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9C229" w14:textId="1A884BF9" w:rsidR="00512FBA" w:rsidRDefault="00512FBA" w:rsidP="00E15DB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5DB4">
        <w:rPr>
          <w:rFonts w:ascii="Times New Roman" w:hAnsi="Times New Roman" w:cs="Times New Roman"/>
          <w:b/>
          <w:sz w:val="24"/>
          <w:szCs w:val="24"/>
        </w:rPr>
        <w:t>EELNÕU</w:t>
      </w:r>
    </w:p>
    <w:p w14:paraId="79D7488D" w14:textId="194FBD06" w:rsidR="00E15DB4" w:rsidRPr="00E15DB4" w:rsidRDefault="00E37ED1" w:rsidP="00E15DB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37ED1">
        <w:rPr>
          <w:rFonts w:ascii="Times New Roman" w:hAnsi="Times New Roman" w:cs="Times New Roman"/>
          <w:b/>
          <w:sz w:val="24"/>
          <w:szCs w:val="24"/>
          <w:highlight w:val="yellow"/>
        </w:rPr>
        <w:t>0</w:t>
      </w:r>
      <w:r w:rsidR="00F06FEF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Pr="00E37ED1">
        <w:rPr>
          <w:rFonts w:ascii="Times New Roman" w:hAnsi="Times New Roman" w:cs="Times New Roman"/>
          <w:b/>
          <w:sz w:val="24"/>
          <w:szCs w:val="24"/>
          <w:highlight w:val="yellow"/>
        </w:rPr>
        <w:t>.03.2024</w:t>
      </w:r>
    </w:p>
    <w:p w14:paraId="2966BB3E" w14:textId="77777777" w:rsidR="005D4788" w:rsidRDefault="005D4788" w:rsidP="00284B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07FBE1C" w14:textId="5DCB0ABF" w:rsidR="00512FBA" w:rsidRPr="00E15DB4" w:rsidRDefault="00512FBA" w:rsidP="00284B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5DB4">
        <w:rPr>
          <w:rFonts w:ascii="Times New Roman" w:hAnsi="Times New Roman" w:cs="Times New Roman"/>
          <w:b/>
          <w:sz w:val="32"/>
          <w:szCs w:val="32"/>
        </w:rPr>
        <w:t>Raamatupidamise seaduse muutmise seadus</w:t>
      </w:r>
    </w:p>
    <w:p w14:paraId="1A806519" w14:textId="77777777" w:rsidR="005D4788" w:rsidRDefault="005D4788" w:rsidP="00E15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ACE56E" w14:textId="652A154F" w:rsidR="00512FBA" w:rsidRPr="00E15DB4" w:rsidRDefault="00512FBA" w:rsidP="00E15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5DB4">
        <w:rPr>
          <w:rFonts w:ascii="Times New Roman" w:hAnsi="Times New Roman" w:cs="Times New Roman"/>
          <w:b/>
          <w:sz w:val="24"/>
          <w:szCs w:val="24"/>
        </w:rPr>
        <w:t>§ 1. Raamatupidamise seaduse muutmine</w:t>
      </w:r>
    </w:p>
    <w:p w14:paraId="66EA7BB6" w14:textId="77777777" w:rsidR="00512FBA" w:rsidRPr="00E15DB4" w:rsidRDefault="00512FBA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98D6C0" w14:textId="22076C92" w:rsidR="00512FBA" w:rsidRDefault="00512FBA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4">
        <w:rPr>
          <w:rFonts w:ascii="Times New Roman" w:hAnsi="Times New Roman" w:cs="Times New Roman"/>
          <w:sz w:val="24"/>
          <w:szCs w:val="24"/>
        </w:rPr>
        <w:t>Raamatupidamise seaduses tehakse järgmised muudatused:</w:t>
      </w:r>
    </w:p>
    <w:p w14:paraId="11DCE054" w14:textId="77777777" w:rsidR="006B711E" w:rsidRDefault="006B711E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8708CB" w14:textId="5AFF1A60" w:rsidR="00B92783" w:rsidRDefault="00EC0B21" w:rsidP="00740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B21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7E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B92783" w:rsidRPr="00740C1E">
        <w:rPr>
          <w:rFonts w:ascii="Times New Roman" w:hAnsi="Times New Roman" w:cs="Times New Roman"/>
          <w:sz w:val="24"/>
          <w:szCs w:val="24"/>
        </w:rPr>
        <w:t>7</w:t>
      </w:r>
      <w:r w:rsidR="00B92783" w:rsidRPr="00740C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92783" w:rsidRPr="00740C1E">
        <w:rPr>
          <w:rFonts w:ascii="Times New Roman" w:hAnsi="Times New Roman" w:cs="Times New Roman"/>
          <w:sz w:val="24"/>
          <w:szCs w:val="24"/>
        </w:rPr>
        <w:t xml:space="preserve"> lõige </w:t>
      </w:r>
      <w:r w:rsidR="00B92783">
        <w:rPr>
          <w:rFonts w:ascii="Times New Roman" w:hAnsi="Times New Roman" w:cs="Times New Roman"/>
          <w:sz w:val="24"/>
          <w:szCs w:val="24"/>
        </w:rPr>
        <w:t>3</w:t>
      </w:r>
      <w:r w:rsidR="00B92783" w:rsidRPr="00740C1E">
        <w:rPr>
          <w:rFonts w:ascii="Times New Roman" w:hAnsi="Times New Roman" w:cs="Times New Roman"/>
          <w:sz w:val="24"/>
          <w:szCs w:val="24"/>
        </w:rPr>
        <w:t xml:space="preserve"> </w:t>
      </w:r>
      <w:r w:rsidR="00F17E3D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B92783" w:rsidRPr="00740C1E">
        <w:rPr>
          <w:rFonts w:ascii="Times New Roman" w:hAnsi="Times New Roman" w:cs="Times New Roman"/>
          <w:sz w:val="24"/>
          <w:szCs w:val="24"/>
        </w:rPr>
        <w:t>ja sõnasta</w:t>
      </w:r>
      <w:r w:rsidR="00B92783">
        <w:rPr>
          <w:rFonts w:ascii="Times New Roman" w:hAnsi="Times New Roman" w:cs="Times New Roman"/>
          <w:sz w:val="24"/>
          <w:szCs w:val="24"/>
        </w:rPr>
        <w:t>takse</w:t>
      </w:r>
      <w:r w:rsidR="00B92783" w:rsidRPr="00740C1E">
        <w:rPr>
          <w:rFonts w:ascii="Times New Roman" w:hAnsi="Times New Roman" w:cs="Times New Roman"/>
          <w:sz w:val="24"/>
          <w:szCs w:val="24"/>
        </w:rPr>
        <w:t xml:space="preserve"> järgmiselt:</w:t>
      </w:r>
    </w:p>
    <w:p w14:paraId="1E454AEC" w14:textId="2B3BCD85" w:rsidR="00B92783" w:rsidRDefault="000D4158" w:rsidP="00E37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09875"/>
      <w:r>
        <w:rPr>
          <w:rFonts w:ascii="Times New Roman" w:hAnsi="Times New Roman" w:cs="Times New Roman"/>
          <w:sz w:val="24"/>
          <w:szCs w:val="24"/>
        </w:rPr>
        <w:t>„</w:t>
      </w:r>
      <w:r w:rsidR="00E37ED1">
        <w:rPr>
          <w:rFonts w:ascii="Times New Roman" w:hAnsi="Times New Roman" w:cs="Times New Roman"/>
          <w:sz w:val="24"/>
          <w:szCs w:val="24"/>
        </w:rPr>
        <w:t xml:space="preserve">(3) </w:t>
      </w:r>
      <w:bookmarkStart w:id="1" w:name="_Hlk160549302"/>
      <w:r w:rsidR="00E37ED1" w:rsidRPr="00E37ED1">
        <w:rPr>
          <w:rFonts w:ascii="Times New Roman" w:hAnsi="Times New Roman" w:cs="Times New Roman"/>
          <w:sz w:val="24"/>
          <w:szCs w:val="24"/>
        </w:rPr>
        <w:t xml:space="preserve">Raamatupidamiskohustuslane või masintöödeldava arve (edaspidi </w:t>
      </w:r>
      <w:r w:rsidR="00E37ED1" w:rsidRPr="00E37ED1">
        <w:rPr>
          <w:rFonts w:ascii="Times New Roman" w:hAnsi="Times New Roman" w:cs="Times New Roman"/>
          <w:i/>
          <w:iCs/>
          <w:sz w:val="24"/>
          <w:szCs w:val="24"/>
        </w:rPr>
        <w:t>e-arve</w:t>
      </w:r>
      <w:r w:rsidR="00E37ED1" w:rsidRPr="00E37ED1">
        <w:rPr>
          <w:rFonts w:ascii="Times New Roman" w:hAnsi="Times New Roman" w:cs="Times New Roman"/>
          <w:sz w:val="24"/>
          <w:szCs w:val="24"/>
        </w:rPr>
        <w:t>) käitle</w:t>
      </w:r>
      <w:r w:rsidR="004E3645">
        <w:rPr>
          <w:rFonts w:ascii="Times New Roman" w:hAnsi="Times New Roman" w:cs="Times New Roman"/>
          <w:sz w:val="24"/>
          <w:szCs w:val="24"/>
        </w:rPr>
        <w:t>mise teenuse pakku</w:t>
      </w:r>
      <w:r w:rsidR="00E37ED1" w:rsidRPr="00E37ED1">
        <w:rPr>
          <w:rFonts w:ascii="Times New Roman" w:hAnsi="Times New Roman" w:cs="Times New Roman"/>
          <w:sz w:val="24"/>
          <w:szCs w:val="24"/>
        </w:rPr>
        <w:t xml:space="preserve">ja, kellega raamatupidamiskohustuslane on sõlminud </w:t>
      </w:r>
      <w:r w:rsidR="00F06FEF">
        <w:rPr>
          <w:rFonts w:ascii="Times New Roman" w:hAnsi="Times New Roman" w:cs="Times New Roman"/>
          <w:sz w:val="24"/>
          <w:szCs w:val="24"/>
        </w:rPr>
        <w:t>nimetatud</w:t>
      </w:r>
      <w:r w:rsidR="00E37ED1" w:rsidRPr="00E37ED1">
        <w:rPr>
          <w:rFonts w:ascii="Times New Roman" w:hAnsi="Times New Roman" w:cs="Times New Roman"/>
          <w:sz w:val="24"/>
          <w:szCs w:val="24"/>
        </w:rPr>
        <w:t xml:space="preserve"> teenuse </w:t>
      </w:r>
      <w:r w:rsidR="004E3645">
        <w:rPr>
          <w:rFonts w:ascii="Times New Roman" w:hAnsi="Times New Roman" w:cs="Times New Roman"/>
          <w:sz w:val="24"/>
          <w:szCs w:val="24"/>
        </w:rPr>
        <w:t>ka</w:t>
      </w:r>
      <w:r w:rsidR="00E37ED1" w:rsidRPr="00E37ED1">
        <w:rPr>
          <w:rFonts w:ascii="Times New Roman" w:hAnsi="Times New Roman" w:cs="Times New Roman"/>
          <w:sz w:val="24"/>
          <w:szCs w:val="24"/>
        </w:rPr>
        <w:t xml:space="preserve">sutamise lepingu, edastab sellekohase info äriregistrile, kes pärast vajaduse korral vastaspoole kinnituse saamist märgib raamatupidamiskohustuslase </w:t>
      </w:r>
      <w:commentRangeStart w:id="2"/>
      <w:r w:rsidR="00E37ED1" w:rsidRPr="00E37ED1">
        <w:rPr>
          <w:rFonts w:ascii="Times New Roman" w:hAnsi="Times New Roman" w:cs="Times New Roman"/>
          <w:sz w:val="24"/>
          <w:szCs w:val="24"/>
        </w:rPr>
        <w:t>e-arve</w:t>
      </w:r>
      <w:del w:id="3" w:author="Mari Koik" w:date="2024-03-25T10:20:00Z">
        <w:r w:rsidR="00E37ED1" w:rsidRPr="00E37ED1" w:rsidDel="001C1A1E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="00E37ED1" w:rsidRPr="00E37ED1">
        <w:rPr>
          <w:rFonts w:ascii="Times New Roman" w:hAnsi="Times New Roman" w:cs="Times New Roman"/>
          <w:sz w:val="24"/>
          <w:szCs w:val="24"/>
        </w:rPr>
        <w:t xml:space="preserve"> </w:t>
      </w:r>
      <w:commentRangeEnd w:id="2"/>
      <w:r w:rsidR="005C6C31">
        <w:rPr>
          <w:rStyle w:val="Kommentaariviide"/>
        </w:rPr>
        <w:commentReference w:id="2"/>
      </w:r>
      <w:r w:rsidR="00E37ED1" w:rsidRPr="00E37ED1">
        <w:rPr>
          <w:rFonts w:ascii="Times New Roman" w:hAnsi="Times New Roman" w:cs="Times New Roman"/>
          <w:sz w:val="24"/>
          <w:szCs w:val="24"/>
        </w:rPr>
        <w:t>vastuvõtjaks ja täiendab tema andmeid registris vastava e-arve käitleja tunnuse või muu e-arve</w:t>
      </w:r>
      <w:del w:id="4" w:author="Mari Koik" w:date="2024-03-25T10:20:00Z">
        <w:r w:rsidR="00E37ED1" w:rsidRPr="00E37ED1" w:rsidDel="001C1A1E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="00E37ED1" w:rsidRPr="00E37ED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5"/>
      <w:r w:rsidR="00E37ED1" w:rsidRPr="00E37ED1">
        <w:rPr>
          <w:rFonts w:ascii="Times New Roman" w:hAnsi="Times New Roman" w:cs="Times New Roman"/>
          <w:sz w:val="24"/>
          <w:szCs w:val="24"/>
        </w:rPr>
        <w:t>vastuvõtu</w:t>
      </w:r>
      <w:ins w:id="6" w:author="Mari Koik" w:date="2024-03-25T10:14:00Z">
        <w:r w:rsidR="001C1A1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E37ED1" w:rsidRPr="00E37ED1">
        <w:rPr>
          <w:rFonts w:ascii="Times New Roman" w:hAnsi="Times New Roman" w:cs="Times New Roman"/>
          <w:sz w:val="24"/>
          <w:szCs w:val="24"/>
        </w:rPr>
        <w:t>kanali</w:t>
      </w:r>
      <w:commentRangeEnd w:id="5"/>
      <w:r w:rsidR="00B644E0">
        <w:rPr>
          <w:rStyle w:val="Kommentaariviide"/>
        </w:rPr>
        <w:commentReference w:id="5"/>
      </w:r>
      <w:r w:rsidR="00E37ED1" w:rsidRPr="00E37ED1">
        <w:rPr>
          <w:rFonts w:ascii="Times New Roman" w:hAnsi="Times New Roman" w:cs="Times New Roman"/>
          <w:sz w:val="24"/>
          <w:szCs w:val="24"/>
        </w:rPr>
        <w:t xml:space="preserve"> andmetega.</w:t>
      </w:r>
      <w:r>
        <w:rPr>
          <w:rFonts w:ascii="Times New Roman" w:hAnsi="Times New Roman" w:cs="Times New Roman"/>
          <w:sz w:val="24"/>
          <w:szCs w:val="24"/>
        </w:rPr>
        <w:t>“;</w:t>
      </w:r>
      <w:bookmarkEnd w:id="0"/>
    </w:p>
    <w:bookmarkEnd w:id="1"/>
    <w:p w14:paraId="5B66D023" w14:textId="77777777" w:rsidR="003A401A" w:rsidRDefault="003A401A" w:rsidP="00B92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E255F" w14:textId="21DC5620" w:rsidR="003A401A" w:rsidRDefault="003A401A" w:rsidP="00B92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C0B21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7E3D">
        <w:rPr>
          <w:rFonts w:ascii="Times New Roman" w:hAnsi="Times New Roman" w:cs="Times New Roman"/>
          <w:sz w:val="24"/>
          <w:szCs w:val="24"/>
        </w:rPr>
        <w:t>paragrahvi</w:t>
      </w:r>
      <w:r w:rsidRPr="00740C1E">
        <w:rPr>
          <w:rFonts w:ascii="Times New Roman" w:hAnsi="Times New Roman" w:cs="Times New Roman"/>
          <w:sz w:val="24"/>
          <w:szCs w:val="24"/>
        </w:rPr>
        <w:t xml:space="preserve"> 7</w:t>
      </w:r>
      <w:r w:rsidRPr="00740C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40C1E">
        <w:rPr>
          <w:rFonts w:ascii="Times New Roman" w:hAnsi="Times New Roman" w:cs="Times New Roman"/>
          <w:sz w:val="24"/>
          <w:szCs w:val="24"/>
        </w:rPr>
        <w:t xml:space="preserve"> lõi</w:t>
      </w:r>
      <w:r>
        <w:rPr>
          <w:rFonts w:ascii="Times New Roman" w:hAnsi="Times New Roman" w:cs="Times New Roman"/>
          <w:sz w:val="24"/>
          <w:szCs w:val="24"/>
        </w:rPr>
        <w:t>ked 4</w:t>
      </w:r>
      <w:r w:rsidR="0067508D" w:rsidRPr="0067508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6</w:t>
      </w:r>
      <w:r w:rsidR="00F17E3D">
        <w:rPr>
          <w:rFonts w:ascii="Times New Roman" w:hAnsi="Times New Roman" w:cs="Times New Roman"/>
          <w:sz w:val="24"/>
          <w:szCs w:val="24"/>
        </w:rPr>
        <w:t xml:space="preserve"> </w:t>
      </w:r>
      <w:r w:rsidR="00F17E3D" w:rsidRPr="00740C1E">
        <w:rPr>
          <w:rFonts w:ascii="Times New Roman" w:hAnsi="Times New Roman" w:cs="Times New Roman"/>
          <w:sz w:val="24"/>
          <w:szCs w:val="24"/>
        </w:rPr>
        <w:t>tunnista</w:t>
      </w:r>
      <w:r w:rsidR="00F17E3D">
        <w:rPr>
          <w:rFonts w:ascii="Times New Roman" w:hAnsi="Times New Roman" w:cs="Times New Roman"/>
          <w:sz w:val="24"/>
          <w:szCs w:val="24"/>
        </w:rPr>
        <w:t>takse</w:t>
      </w:r>
      <w:r w:rsidR="00F17E3D" w:rsidRPr="00740C1E">
        <w:rPr>
          <w:rFonts w:ascii="Times New Roman" w:hAnsi="Times New Roman" w:cs="Times New Roman"/>
          <w:sz w:val="24"/>
          <w:szCs w:val="24"/>
        </w:rPr>
        <w:t xml:space="preserve"> kehtetuks</w:t>
      </w:r>
      <w:r w:rsidR="000D4158">
        <w:rPr>
          <w:rFonts w:ascii="Times New Roman" w:hAnsi="Times New Roman" w:cs="Times New Roman"/>
          <w:sz w:val="24"/>
          <w:szCs w:val="24"/>
        </w:rPr>
        <w:t>;</w:t>
      </w:r>
    </w:p>
    <w:p w14:paraId="1AE75905" w14:textId="77777777" w:rsidR="00B92783" w:rsidRDefault="00B92783" w:rsidP="00740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63D5E" w14:textId="59125983" w:rsidR="00740C1E" w:rsidRPr="00740C1E" w:rsidRDefault="003A401A" w:rsidP="00740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92783" w:rsidRPr="00B9278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92783">
        <w:rPr>
          <w:rFonts w:ascii="Times New Roman" w:hAnsi="Times New Roman" w:cs="Times New Roman"/>
          <w:sz w:val="24"/>
          <w:szCs w:val="24"/>
        </w:rPr>
        <w:t xml:space="preserve"> </w:t>
      </w:r>
      <w:r w:rsidR="00F17E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740C1E" w:rsidRPr="00740C1E">
        <w:rPr>
          <w:rFonts w:ascii="Times New Roman" w:hAnsi="Times New Roman" w:cs="Times New Roman"/>
          <w:sz w:val="24"/>
          <w:szCs w:val="24"/>
        </w:rPr>
        <w:t>7</w:t>
      </w:r>
      <w:r w:rsidR="00740C1E" w:rsidRPr="00740C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40C1E" w:rsidRPr="00740C1E">
        <w:rPr>
          <w:rFonts w:ascii="Times New Roman" w:hAnsi="Times New Roman" w:cs="Times New Roman"/>
          <w:sz w:val="24"/>
          <w:szCs w:val="24"/>
        </w:rPr>
        <w:t xml:space="preserve"> lõige 7 </w:t>
      </w:r>
      <w:r w:rsidR="00F17E3D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740C1E" w:rsidRPr="00740C1E">
        <w:rPr>
          <w:rFonts w:ascii="Times New Roman" w:hAnsi="Times New Roman" w:cs="Times New Roman"/>
          <w:sz w:val="24"/>
          <w:szCs w:val="24"/>
        </w:rPr>
        <w:t>ja sõnasta</w:t>
      </w:r>
      <w:r w:rsidR="00740C1E">
        <w:rPr>
          <w:rFonts w:ascii="Times New Roman" w:hAnsi="Times New Roman" w:cs="Times New Roman"/>
          <w:sz w:val="24"/>
          <w:szCs w:val="24"/>
        </w:rPr>
        <w:t>takse</w:t>
      </w:r>
      <w:r w:rsidR="00740C1E" w:rsidRPr="00740C1E">
        <w:rPr>
          <w:rFonts w:ascii="Times New Roman" w:hAnsi="Times New Roman" w:cs="Times New Roman"/>
          <w:sz w:val="24"/>
          <w:szCs w:val="24"/>
        </w:rPr>
        <w:t xml:space="preserve"> järgmiselt:</w:t>
      </w:r>
    </w:p>
    <w:p w14:paraId="742D2DF7" w14:textId="719B24CB" w:rsidR="00740C1E" w:rsidRPr="00740C1E" w:rsidRDefault="00740C1E" w:rsidP="00740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C1E">
        <w:rPr>
          <w:rFonts w:ascii="Times New Roman" w:hAnsi="Times New Roman" w:cs="Times New Roman"/>
          <w:sz w:val="24"/>
          <w:szCs w:val="24"/>
        </w:rPr>
        <w:t>„(7) Käesoleva paragrahvi lõike 3 kohaselt end äriregistris e-arve vastuvõtja</w:t>
      </w:r>
      <w:r w:rsidR="004378EA">
        <w:rPr>
          <w:rFonts w:ascii="Times New Roman" w:hAnsi="Times New Roman" w:cs="Times New Roman"/>
          <w:sz w:val="24"/>
          <w:szCs w:val="24"/>
        </w:rPr>
        <w:t>ks märkinud</w:t>
      </w:r>
      <w:r w:rsidRPr="00740C1E">
        <w:rPr>
          <w:rFonts w:ascii="Times New Roman" w:hAnsi="Times New Roman" w:cs="Times New Roman"/>
          <w:sz w:val="24"/>
          <w:szCs w:val="24"/>
        </w:rPr>
        <w:t xml:space="preserve"> raamatupidamiskohustuslane võib soetatud kauba või teenuse eest tasumiseks nõuda müüjalt e-arve esitamist. </w:t>
      </w:r>
      <w:commentRangeStart w:id="7"/>
      <w:r w:rsidRPr="00740C1E">
        <w:rPr>
          <w:rFonts w:ascii="Times New Roman" w:hAnsi="Times New Roman" w:cs="Times New Roman"/>
          <w:sz w:val="24"/>
          <w:szCs w:val="24"/>
        </w:rPr>
        <w:t>E-arve peab vastama e-arveldamise Euroopa standardile, mille kohta on avaldatud viide Euroopa Liidu Teatajas</w:t>
      </w:r>
      <w:commentRangeEnd w:id="7"/>
      <w:r w:rsidR="00CC7671">
        <w:rPr>
          <w:rStyle w:val="Kommentaariviide"/>
        </w:rPr>
        <w:commentReference w:id="7"/>
      </w:r>
      <w:r w:rsidRPr="00740C1E">
        <w:rPr>
          <w:rFonts w:ascii="Times New Roman" w:hAnsi="Times New Roman" w:cs="Times New Roman"/>
          <w:sz w:val="24"/>
          <w:szCs w:val="24"/>
        </w:rPr>
        <w:t>.“</w:t>
      </w:r>
      <w:r w:rsidR="000D4158">
        <w:rPr>
          <w:rFonts w:ascii="Times New Roman" w:hAnsi="Times New Roman" w:cs="Times New Roman"/>
          <w:sz w:val="24"/>
          <w:szCs w:val="24"/>
        </w:rPr>
        <w:t>;</w:t>
      </w:r>
    </w:p>
    <w:p w14:paraId="051FB777" w14:textId="77777777" w:rsidR="003A401A" w:rsidRDefault="003A401A" w:rsidP="00740C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C42177" w14:textId="24842ADB" w:rsidR="00740C1E" w:rsidRDefault="003A401A" w:rsidP="00740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40C1E" w:rsidRPr="00740C1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40C1E" w:rsidRPr="00740C1E">
        <w:rPr>
          <w:rFonts w:ascii="Times New Roman" w:hAnsi="Times New Roman" w:cs="Times New Roman"/>
          <w:sz w:val="24"/>
          <w:szCs w:val="24"/>
        </w:rPr>
        <w:t xml:space="preserve"> </w:t>
      </w:r>
      <w:r w:rsidR="00F17E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740C1E" w:rsidRPr="00740C1E">
        <w:rPr>
          <w:rFonts w:ascii="Times New Roman" w:hAnsi="Times New Roman" w:cs="Times New Roman"/>
          <w:sz w:val="24"/>
          <w:szCs w:val="24"/>
        </w:rPr>
        <w:t>7</w:t>
      </w:r>
      <w:r w:rsidR="00740C1E" w:rsidRPr="00740C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40C1E" w:rsidRPr="00740C1E">
        <w:rPr>
          <w:rFonts w:ascii="Times New Roman" w:hAnsi="Times New Roman" w:cs="Times New Roman"/>
          <w:sz w:val="24"/>
          <w:szCs w:val="24"/>
        </w:rPr>
        <w:t xml:space="preserve"> lõi</w:t>
      </w:r>
      <w:r>
        <w:rPr>
          <w:rFonts w:ascii="Times New Roman" w:hAnsi="Times New Roman" w:cs="Times New Roman"/>
          <w:sz w:val="24"/>
          <w:szCs w:val="24"/>
        </w:rPr>
        <w:t>ked</w:t>
      </w:r>
      <w:r w:rsidR="00740C1E" w:rsidRPr="00740C1E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ja 11</w:t>
      </w:r>
      <w:r w:rsidR="00F17E3D">
        <w:rPr>
          <w:rFonts w:ascii="Times New Roman" w:hAnsi="Times New Roman" w:cs="Times New Roman"/>
          <w:sz w:val="24"/>
          <w:szCs w:val="24"/>
        </w:rPr>
        <w:t xml:space="preserve"> t</w:t>
      </w:r>
      <w:r w:rsidR="00F17E3D" w:rsidRPr="00740C1E">
        <w:rPr>
          <w:rFonts w:ascii="Times New Roman" w:hAnsi="Times New Roman" w:cs="Times New Roman"/>
          <w:sz w:val="24"/>
          <w:szCs w:val="24"/>
        </w:rPr>
        <w:t>unnista</w:t>
      </w:r>
      <w:r w:rsidR="00F17E3D">
        <w:rPr>
          <w:rFonts w:ascii="Times New Roman" w:hAnsi="Times New Roman" w:cs="Times New Roman"/>
          <w:sz w:val="24"/>
          <w:szCs w:val="24"/>
        </w:rPr>
        <w:t>takse</w:t>
      </w:r>
      <w:r w:rsidR="00F17E3D" w:rsidRPr="00740C1E">
        <w:rPr>
          <w:rFonts w:ascii="Times New Roman" w:hAnsi="Times New Roman" w:cs="Times New Roman"/>
          <w:sz w:val="24"/>
          <w:szCs w:val="24"/>
        </w:rPr>
        <w:t xml:space="preserve"> kehtetuks</w:t>
      </w:r>
      <w:r w:rsidR="000D4158">
        <w:rPr>
          <w:rFonts w:ascii="Times New Roman" w:hAnsi="Times New Roman" w:cs="Times New Roman"/>
          <w:sz w:val="24"/>
          <w:szCs w:val="24"/>
        </w:rPr>
        <w:t>;</w:t>
      </w:r>
    </w:p>
    <w:p w14:paraId="22273FA0" w14:textId="77777777" w:rsidR="00740C1E" w:rsidRDefault="00740C1E" w:rsidP="006B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A6437" w14:textId="57EA59A0" w:rsidR="003667A0" w:rsidRDefault="003667A0" w:rsidP="00804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A0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Pr="003667A0">
        <w:rPr>
          <w:rFonts w:ascii="Times New Roman" w:hAnsi="Times New Roman" w:cs="Times New Roman"/>
          <w:sz w:val="24"/>
          <w:szCs w:val="24"/>
        </w:rPr>
        <w:t xml:space="preserve"> paragrahvi 31 lõike 2 punkt</w:t>
      </w:r>
      <w:r w:rsidR="008042C1">
        <w:rPr>
          <w:rFonts w:ascii="Times New Roman" w:hAnsi="Times New Roman" w:cs="Times New Roman"/>
          <w:sz w:val="24"/>
          <w:szCs w:val="24"/>
        </w:rPr>
        <w:t>is</w:t>
      </w:r>
      <w:r w:rsidRPr="003667A0">
        <w:rPr>
          <w:rFonts w:ascii="Times New Roman" w:hAnsi="Times New Roman" w:cs="Times New Roman"/>
          <w:sz w:val="24"/>
          <w:szCs w:val="24"/>
        </w:rPr>
        <w:t xml:space="preserve"> 9 </w:t>
      </w:r>
      <w:r w:rsidR="008042C1">
        <w:rPr>
          <w:rFonts w:ascii="Times New Roman" w:hAnsi="Times New Roman" w:cs="Times New Roman"/>
          <w:sz w:val="24"/>
          <w:szCs w:val="24"/>
        </w:rPr>
        <w:t>asendatakse sõnad „</w:t>
      </w:r>
      <w:r w:rsidR="008042C1" w:rsidRPr="008042C1">
        <w:rPr>
          <w:rFonts w:ascii="Times New Roman" w:hAnsi="Times New Roman" w:cs="Times New Roman"/>
          <w:sz w:val="24"/>
          <w:szCs w:val="24"/>
        </w:rPr>
        <w:t>peamised finantssuhtarvud konsolideeriva üksuse</w:t>
      </w:r>
      <w:r w:rsidR="008042C1">
        <w:rPr>
          <w:rFonts w:ascii="Times New Roman" w:hAnsi="Times New Roman" w:cs="Times New Roman"/>
          <w:sz w:val="24"/>
          <w:szCs w:val="24"/>
        </w:rPr>
        <w:t>“ sõnadega „</w:t>
      </w:r>
      <w:bookmarkStart w:id="8" w:name="_Hlk162254268"/>
      <w:r w:rsidRPr="003667A0">
        <w:rPr>
          <w:rFonts w:ascii="Times New Roman" w:hAnsi="Times New Roman" w:cs="Times New Roman"/>
          <w:sz w:val="24"/>
          <w:szCs w:val="24"/>
        </w:rPr>
        <w:t>konsolideerimisgrupi peamised finantssuhtarvud</w:t>
      </w:r>
      <w:bookmarkEnd w:id="8"/>
      <w:r w:rsidR="008042C1">
        <w:rPr>
          <w:rFonts w:ascii="Times New Roman" w:hAnsi="Times New Roman" w:cs="Times New Roman"/>
          <w:sz w:val="24"/>
          <w:szCs w:val="24"/>
        </w:rPr>
        <w:t>“;</w:t>
      </w:r>
      <w:r w:rsidRPr="003667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754C2D" w14:textId="77777777" w:rsidR="003667A0" w:rsidRDefault="003667A0" w:rsidP="00366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1B44E" w14:textId="110F4184" w:rsidR="003667A0" w:rsidRDefault="003667A0" w:rsidP="00366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A0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3667A0">
        <w:rPr>
          <w:rFonts w:ascii="Times New Roman" w:hAnsi="Times New Roman" w:cs="Times New Roman"/>
          <w:sz w:val="24"/>
          <w:szCs w:val="24"/>
        </w:rPr>
        <w:t xml:space="preserve"> seaduse lisa 1 kehtestatakse uues sõnastuses (lisatud).</w:t>
      </w:r>
    </w:p>
    <w:p w14:paraId="5C2CD467" w14:textId="77777777" w:rsidR="003667A0" w:rsidRDefault="003667A0" w:rsidP="00E15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97EDE6" w14:textId="7427A067" w:rsidR="00512FBA" w:rsidRPr="00E15DB4" w:rsidRDefault="00512FBA" w:rsidP="00E15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5DB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40C1E">
        <w:rPr>
          <w:rFonts w:ascii="Times New Roman" w:hAnsi="Times New Roman" w:cs="Times New Roman"/>
          <w:b/>
          <w:sz w:val="24"/>
          <w:szCs w:val="24"/>
        </w:rPr>
        <w:t>2</w:t>
      </w:r>
      <w:r w:rsidRPr="00E15DB4">
        <w:rPr>
          <w:rFonts w:ascii="Times New Roman" w:hAnsi="Times New Roman" w:cs="Times New Roman"/>
          <w:b/>
          <w:sz w:val="24"/>
          <w:szCs w:val="24"/>
        </w:rPr>
        <w:t>. Seaduse jõustumine</w:t>
      </w:r>
    </w:p>
    <w:p w14:paraId="198E49E1" w14:textId="77777777" w:rsidR="00512FBA" w:rsidRPr="00E15DB4" w:rsidRDefault="00512FBA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115B13" w14:textId="47151125" w:rsidR="00B94BCE" w:rsidRPr="00E15DB4" w:rsidRDefault="00512FBA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4">
        <w:rPr>
          <w:rFonts w:ascii="Times New Roman" w:hAnsi="Times New Roman" w:cs="Times New Roman"/>
          <w:sz w:val="24"/>
          <w:szCs w:val="24"/>
        </w:rPr>
        <w:t>Käesolev seadus jõustub 202</w:t>
      </w:r>
      <w:r w:rsidR="00740C1E">
        <w:rPr>
          <w:rFonts w:ascii="Times New Roman" w:hAnsi="Times New Roman" w:cs="Times New Roman"/>
          <w:sz w:val="24"/>
          <w:szCs w:val="24"/>
        </w:rPr>
        <w:t>5</w:t>
      </w:r>
      <w:r w:rsidRPr="00E15DB4">
        <w:rPr>
          <w:rFonts w:ascii="Times New Roman" w:hAnsi="Times New Roman" w:cs="Times New Roman"/>
          <w:sz w:val="24"/>
          <w:szCs w:val="24"/>
        </w:rPr>
        <w:t>. aasta 1. j</w:t>
      </w:r>
      <w:r w:rsidR="00740C1E">
        <w:rPr>
          <w:rFonts w:ascii="Times New Roman" w:hAnsi="Times New Roman" w:cs="Times New Roman"/>
          <w:sz w:val="24"/>
          <w:szCs w:val="24"/>
        </w:rPr>
        <w:t>aanuaril</w:t>
      </w:r>
      <w:r w:rsidRPr="00E15DB4">
        <w:rPr>
          <w:rFonts w:ascii="Times New Roman" w:hAnsi="Times New Roman" w:cs="Times New Roman"/>
          <w:sz w:val="24"/>
          <w:szCs w:val="24"/>
        </w:rPr>
        <w:t>.</w:t>
      </w:r>
    </w:p>
    <w:p w14:paraId="5EC467BE" w14:textId="77777777" w:rsidR="005D4788" w:rsidRDefault="005D4788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66116" w14:textId="77777777" w:rsidR="005D4788" w:rsidRDefault="005D4788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17E3F" w14:textId="77777777" w:rsidR="005D4788" w:rsidRDefault="005D4788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3B106" w14:textId="1137A198" w:rsidR="00512FBA" w:rsidRPr="00E15DB4" w:rsidRDefault="00740C1E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commentRangeStart w:id="9"/>
      <w:r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286AD460" w14:textId="77777777" w:rsidR="00512FBA" w:rsidRPr="00E15DB4" w:rsidRDefault="00512FBA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4">
        <w:rPr>
          <w:rFonts w:ascii="Times New Roman" w:hAnsi="Times New Roman" w:cs="Times New Roman"/>
          <w:sz w:val="24"/>
          <w:szCs w:val="24"/>
        </w:rPr>
        <w:t>Riigikogu esimees</w:t>
      </w:r>
    </w:p>
    <w:p w14:paraId="4248D876" w14:textId="700041E7" w:rsidR="00512FBA" w:rsidRPr="00E15DB4" w:rsidRDefault="00512FBA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4">
        <w:rPr>
          <w:rFonts w:ascii="Times New Roman" w:hAnsi="Times New Roman" w:cs="Times New Roman"/>
          <w:sz w:val="24"/>
          <w:szCs w:val="24"/>
        </w:rPr>
        <w:t>Tallinn,</w:t>
      </w:r>
      <w:r w:rsidR="00AC720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15DB4">
        <w:rPr>
          <w:rFonts w:ascii="Times New Roman" w:hAnsi="Times New Roman" w:cs="Times New Roman"/>
          <w:sz w:val="24"/>
          <w:szCs w:val="24"/>
        </w:rPr>
        <w:t xml:space="preserve"> 202</w:t>
      </w:r>
      <w:r w:rsidR="00740C1E">
        <w:rPr>
          <w:rFonts w:ascii="Times New Roman" w:hAnsi="Times New Roman" w:cs="Times New Roman"/>
          <w:sz w:val="24"/>
          <w:szCs w:val="24"/>
        </w:rPr>
        <w:t>4</w:t>
      </w:r>
      <w:commentRangeEnd w:id="9"/>
      <w:r w:rsidR="00E35F80">
        <w:rPr>
          <w:rStyle w:val="Kommentaariviide"/>
        </w:rPr>
        <w:commentReference w:id="9"/>
      </w:r>
    </w:p>
    <w:p w14:paraId="7FA503B3" w14:textId="77777777" w:rsidR="00512FBA" w:rsidRDefault="00512FBA" w:rsidP="00E15DB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7A21E" w14:textId="764F777F" w:rsidR="00740C1E" w:rsidDel="00CC7671" w:rsidRDefault="00AD185E" w:rsidP="00E15DB4">
      <w:pPr>
        <w:pBdr>
          <w:bottom w:val="single" w:sz="12" w:space="1" w:color="auto"/>
        </w:pBdr>
        <w:spacing w:after="0" w:line="240" w:lineRule="auto"/>
        <w:rPr>
          <w:del w:id="10" w:author="Kärt Voor" w:date="2024-03-25T11:10:00Z"/>
          <w:rFonts w:ascii="Times New Roman" w:hAnsi="Times New Roman" w:cs="Times New Roman"/>
          <w:sz w:val="24"/>
          <w:szCs w:val="24"/>
        </w:rPr>
      </w:pPr>
      <w:del w:id="11" w:author="Kärt Voor" w:date="2024-03-25T11:10:00Z">
        <w:r w:rsidDel="00CC7671">
          <w:rPr>
            <w:rFonts w:ascii="Times New Roman" w:hAnsi="Times New Roman" w:cs="Times New Roman"/>
            <w:sz w:val="24"/>
            <w:szCs w:val="24"/>
          </w:rPr>
          <w:delText xml:space="preserve">Lisa 1 Bilansiskeem </w:delText>
        </w:r>
      </w:del>
    </w:p>
    <w:p w14:paraId="30009351" w14:textId="77777777" w:rsidR="00AD185E" w:rsidRDefault="00AD185E" w:rsidP="00E15DB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8509A" w14:textId="77777777" w:rsidR="00AD185E" w:rsidRDefault="00AD185E" w:rsidP="00E15DB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E92BFF" w14:textId="77777777" w:rsidR="00AD185E" w:rsidRPr="00E15DB4" w:rsidRDefault="00AD185E" w:rsidP="00E15DB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347C4" w14:textId="2F4E7268" w:rsidR="00512FBA" w:rsidRPr="00E15DB4" w:rsidRDefault="00512FBA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4">
        <w:rPr>
          <w:rFonts w:ascii="Times New Roman" w:hAnsi="Times New Roman" w:cs="Times New Roman"/>
          <w:sz w:val="24"/>
          <w:szCs w:val="24"/>
        </w:rPr>
        <w:t xml:space="preserve">Algatab Vabariigi Valitsus                               </w:t>
      </w:r>
      <w:r w:rsidR="00AC7204">
        <w:rPr>
          <w:rFonts w:ascii="Times New Roman" w:hAnsi="Times New Roman" w:cs="Times New Roman"/>
          <w:sz w:val="24"/>
          <w:szCs w:val="24"/>
        </w:rPr>
        <w:t>2024</w:t>
      </w:r>
    </w:p>
    <w:p w14:paraId="6711795C" w14:textId="20FC5890" w:rsidR="00C221B6" w:rsidRPr="00E15DB4" w:rsidRDefault="00512FBA" w:rsidP="00E15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4">
        <w:rPr>
          <w:rFonts w:ascii="Times New Roman" w:hAnsi="Times New Roman" w:cs="Times New Roman"/>
          <w:sz w:val="24"/>
          <w:szCs w:val="24"/>
        </w:rPr>
        <w:t>(allkirjastatud digitaalselt)</w:t>
      </w:r>
    </w:p>
    <w:sectPr w:rsidR="00C221B6" w:rsidRPr="00E15DB4" w:rsidSect="00575EF1">
      <w:footerReference w:type="default" r:id="rId12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Kärt Voor" w:date="2024-03-26T14:05:00Z" w:initials="KV">
    <w:p w14:paraId="41CBC630" w14:textId="77777777" w:rsidR="005C6C31" w:rsidRDefault="005C6C31" w:rsidP="00C16A5D">
      <w:pPr>
        <w:pStyle w:val="Kommentaaritekst"/>
      </w:pPr>
      <w:r>
        <w:rPr>
          <w:rStyle w:val="Kommentaariviide"/>
        </w:rPr>
        <w:annotationRef/>
      </w:r>
      <w:r>
        <w:t>Palume kasutada ainsust.</w:t>
      </w:r>
    </w:p>
  </w:comment>
  <w:comment w:id="5" w:author="Mari Koik" w:date="2024-03-25T10:22:00Z" w:initials="MK">
    <w:p w14:paraId="1F5786DD" w14:textId="351AFCEB" w:rsidR="00B80A81" w:rsidRDefault="00B644E0" w:rsidP="001C5588">
      <w:pPr>
        <w:pStyle w:val="Kommentaaritekst"/>
      </w:pPr>
      <w:r>
        <w:rPr>
          <w:rStyle w:val="Kommentaariviide"/>
        </w:rPr>
        <w:annotationRef/>
      </w:r>
      <w:r w:rsidR="00B80A81">
        <w:t xml:space="preserve">Lahku. </w:t>
      </w:r>
      <w:r w:rsidR="00B80A81">
        <w:rPr>
          <w:i/>
          <w:iCs/>
        </w:rPr>
        <w:t>Vastu võtma</w:t>
      </w:r>
      <w:r w:rsidR="00B80A81">
        <w:t xml:space="preserve"> mida? </w:t>
      </w:r>
      <w:r w:rsidR="00B80A81">
        <w:rPr>
          <w:i/>
          <w:iCs/>
        </w:rPr>
        <w:t>arvet</w:t>
      </w:r>
      <w:r w:rsidR="00B80A81">
        <w:t xml:space="preserve">, st siin on sihiline suhe ja tihedamalt kuuluvad kokku </w:t>
      </w:r>
      <w:r w:rsidR="00B80A81">
        <w:rPr>
          <w:i/>
          <w:iCs/>
        </w:rPr>
        <w:t xml:space="preserve">arve </w:t>
      </w:r>
      <w:r w:rsidR="00B80A81">
        <w:t xml:space="preserve">ja </w:t>
      </w:r>
      <w:r w:rsidR="00B80A81">
        <w:rPr>
          <w:i/>
          <w:iCs/>
        </w:rPr>
        <w:t>vastu võtma</w:t>
      </w:r>
      <w:r w:rsidR="00B80A81">
        <w:t xml:space="preserve">, mitte </w:t>
      </w:r>
      <w:r w:rsidR="00B80A81">
        <w:rPr>
          <w:i/>
          <w:iCs/>
        </w:rPr>
        <w:t>vastu võtma</w:t>
      </w:r>
      <w:r w:rsidR="00B80A81">
        <w:t xml:space="preserve"> ja </w:t>
      </w:r>
      <w:r w:rsidR="00B80A81">
        <w:rPr>
          <w:i/>
          <w:iCs/>
        </w:rPr>
        <w:t>kanal</w:t>
      </w:r>
      <w:r w:rsidR="00B80A81">
        <w:t xml:space="preserve">. Kui oleks lihtsalt </w:t>
      </w:r>
      <w:r w:rsidR="00B80A81">
        <w:rPr>
          <w:i/>
          <w:iCs/>
        </w:rPr>
        <w:t>vastuvõtukanal,</w:t>
      </w:r>
      <w:r w:rsidR="00B80A81">
        <w:t xml:space="preserve"> st </w:t>
      </w:r>
      <w:r w:rsidR="00B80A81">
        <w:rPr>
          <w:i/>
          <w:iCs/>
        </w:rPr>
        <w:t xml:space="preserve">arvet </w:t>
      </w:r>
      <w:r w:rsidR="00B80A81">
        <w:t xml:space="preserve">ees ei oleks, siis tuleks kirjutada kokku.  </w:t>
      </w:r>
    </w:p>
  </w:comment>
  <w:comment w:id="7" w:author="Kärt Voor" w:date="2024-03-25T11:09:00Z" w:initials="KV">
    <w:p w14:paraId="06068E41" w14:textId="77777777" w:rsidR="00F845A7" w:rsidRDefault="00CC7671" w:rsidP="0050155B">
      <w:pPr>
        <w:pStyle w:val="Kommentaaritekst"/>
      </w:pPr>
      <w:r>
        <w:rPr>
          <w:rStyle w:val="Kommentaariviide"/>
        </w:rPr>
        <w:annotationRef/>
      </w:r>
      <w:r w:rsidR="00F845A7">
        <w:t xml:space="preserve">Palume standardile viitamisel lähtuda Majandus- ja Kommunikatsiooniministeeriumi poolt koos Eesti Standardimis- ja Akrediteerimiskeskusega koostatud suunistest korrektselt standarditele viitamiseks (kättesaadav siit: </w:t>
      </w:r>
      <w:hyperlink r:id="rId1" w:history="1">
        <w:r w:rsidR="00F845A7" w:rsidRPr="0050155B">
          <w:rPr>
            <w:rStyle w:val="Hperlink"/>
          </w:rPr>
          <w:t>https://www.evs.ee/et/standardid-ja-oigusaktid</w:t>
        </w:r>
      </w:hyperlink>
      <w:r w:rsidR="00F845A7">
        <w:t>). Palume EN kõnealusest suunisest lähtuvalt parandada.</w:t>
      </w:r>
    </w:p>
  </w:comment>
  <w:comment w:id="9" w:author="Kärt Voor" w:date="2024-03-25T11:12:00Z" w:initials="KV">
    <w:p w14:paraId="7954860A" w14:textId="18C1D297" w:rsidR="00E35F80" w:rsidRDefault="00E35F80" w:rsidP="009205E8">
      <w:pPr>
        <w:pStyle w:val="Kommentaaritekst"/>
      </w:pPr>
      <w:r>
        <w:rPr>
          <w:rStyle w:val="Kommentaariviide"/>
        </w:rPr>
        <w:annotationRef/>
      </w:r>
      <w:r>
        <w:t xml:space="preserve">Palume eelnõu põhiteksti lõpu vormistamisel lähtuda Riigikogus menetletavate eelnõude normitehnika eeskirja lisast 2: </w:t>
      </w:r>
      <w:hyperlink r:id="rId2" w:history="1">
        <w:r w:rsidRPr="009205E8">
          <w:rPr>
            <w:rStyle w:val="Hperlink"/>
          </w:rPr>
          <w:t>https://www.riigikogu.ee/wpcms/wp-content/uploads/2014/11/Riigikogus-menetletavate-eeln-ude-normitehnika-eeskiri.pdf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CBC630" w15:done="0"/>
  <w15:commentEx w15:paraId="1F5786DD" w15:done="0"/>
  <w15:commentEx w15:paraId="06068E41" w15:done="0"/>
  <w15:commentEx w15:paraId="7954860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D54C1" w16cex:dateUtc="2024-03-26T12:05:00Z"/>
  <w16cex:commentExtensible w16cex:durableId="29ABCED8" w16cex:dateUtc="2024-03-25T08:22:00Z"/>
  <w16cex:commentExtensible w16cex:durableId="29ABDA07" w16cex:dateUtc="2024-03-25T09:09:00Z"/>
  <w16cex:commentExtensible w16cex:durableId="29ABDA83" w16cex:dateUtc="2024-03-25T09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CBC630" w16cid:durableId="29AD54C1"/>
  <w16cid:commentId w16cid:paraId="1F5786DD" w16cid:durableId="29ABCED8"/>
  <w16cid:commentId w16cid:paraId="06068E41" w16cid:durableId="29ABDA07"/>
  <w16cid:commentId w16cid:paraId="7954860A" w16cid:durableId="29ABDA8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F4CF4" w14:textId="77777777" w:rsidR="00B84909" w:rsidRDefault="00B84909" w:rsidP="0028455D">
      <w:pPr>
        <w:spacing w:after="0" w:line="240" w:lineRule="auto"/>
      </w:pPr>
      <w:r>
        <w:separator/>
      </w:r>
    </w:p>
  </w:endnote>
  <w:endnote w:type="continuationSeparator" w:id="0">
    <w:p w14:paraId="2DAF0059" w14:textId="77777777" w:rsidR="00B84909" w:rsidRDefault="00B84909" w:rsidP="00284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7688035"/>
      <w:docPartObj>
        <w:docPartGallery w:val="Page Numbers (Bottom of Page)"/>
        <w:docPartUnique/>
      </w:docPartObj>
    </w:sdtPr>
    <w:sdtEndPr/>
    <w:sdtContent>
      <w:p w14:paraId="35CFA55D" w14:textId="74BF96D9" w:rsidR="00E15DB4" w:rsidRDefault="00E15DB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1F455F" w14:textId="77777777" w:rsidR="00B94BCE" w:rsidRDefault="00B94BC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5116" w14:textId="77777777" w:rsidR="00B84909" w:rsidRDefault="00B84909" w:rsidP="0028455D">
      <w:pPr>
        <w:spacing w:after="0" w:line="240" w:lineRule="auto"/>
      </w:pPr>
      <w:r>
        <w:separator/>
      </w:r>
    </w:p>
  </w:footnote>
  <w:footnote w:type="continuationSeparator" w:id="0">
    <w:p w14:paraId="2415FBC3" w14:textId="77777777" w:rsidR="00B84909" w:rsidRDefault="00B84909" w:rsidP="00284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14E4B"/>
    <w:multiLevelType w:val="hybridMultilevel"/>
    <w:tmpl w:val="66C05A06"/>
    <w:lvl w:ilvl="0" w:tplc="F3B4E82E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FC43473"/>
    <w:multiLevelType w:val="hybridMultilevel"/>
    <w:tmpl w:val="4FEEB3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F64E3"/>
    <w:multiLevelType w:val="hybridMultilevel"/>
    <w:tmpl w:val="F49C8464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3780491"/>
    <w:multiLevelType w:val="hybridMultilevel"/>
    <w:tmpl w:val="A22C23F6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672A2"/>
    <w:multiLevelType w:val="hybridMultilevel"/>
    <w:tmpl w:val="351E412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F8560ED"/>
    <w:multiLevelType w:val="hybridMultilevel"/>
    <w:tmpl w:val="0FF695B0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723838">
    <w:abstractNumId w:val="0"/>
  </w:num>
  <w:num w:numId="2" w16cid:durableId="2057466720">
    <w:abstractNumId w:val="1"/>
  </w:num>
  <w:num w:numId="3" w16cid:durableId="1370299239">
    <w:abstractNumId w:val="4"/>
  </w:num>
  <w:num w:numId="4" w16cid:durableId="1993949582">
    <w:abstractNumId w:val="2"/>
  </w:num>
  <w:num w:numId="5" w16cid:durableId="1518228044">
    <w:abstractNumId w:val="3"/>
  </w:num>
  <w:num w:numId="6" w16cid:durableId="72877282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  <w15:person w15:author="Kärt Voor">
    <w15:presenceInfo w15:providerId="AD" w15:userId="S::Kart.Voor@just.ee::936b5c4a-8b96-47d5-8faa-8f1d9925cb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B6"/>
    <w:rsid w:val="00005977"/>
    <w:rsid w:val="00025CBB"/>
    <w:rsid w:val="00034E27"/>
    <w:rsid w:val="00067FD9"/>
    <w:rsid w:val="00075BCC"/>
    <w:rsid w:val="000C5687"/>
    <w:rsid w:val="000C69A9"/>
    <w:rsid w:val="000D4158"/>
    <w:rsid w:val="000D4BDC"/>
    <w:rsid w:val="001303D9"/>
    <w:rsid w:val="001307BB"/>
    <w:rsid w:val="0013086B"/>
    <w:rsid w:val="00153960"/>
    <w:rsid w:val="00155B0E"/>
    <w:rsid w:val="001B671A"/>
    <w:rsid w:val="001B7700"/>
    <w:rsid w:val="001C17FB"/>
    <w:rsid w:val="001C1A1E"/>
    <w:rsid w:val="001F54F7"/>
    <w:rsid w:val="002018A0"/>
    <w:rsid w:val="00215D54"/>
    <w:rsid w:val="002474CD"/>
    <w:rsid w:val="00255004"/>
    <w:rsid w:val="00255E5A"/>
    <w:rsid w:val="00260D28"/>
    <w:rsid w:val="00280E9C"/>
    <w:rsid w:val="0028455D"/>
    <w:rsid w:val="00284B4F"/>
    <w:rsid w:val="002A7709"/>
    <w:rsid w:val="002B3F63"/>
    <w:rsid w:val="002E27E1"/>
    <w:rsid w:val="002E5914"/>
    <w:rsid w:val="002E5C86"/>
    <w:rsid w:val="002E7ACC"/>
    <w:rsid w:val="00300307"/>
    <w:rsid w:val="00305567"/>
    <w:rsid w:val="003072FC"/>
    <w:rsid w:val="00311E54"/>
    <w:rsid w:val="00320F15"/>
    <w:rsid w:val="003603E8"/>
    <w:rsid w:val="00363016"/>
    <w:rsid w:val="003667A0"/>
    <w:rsid w:val="0037795A"/>
    <w:rsid w:val="003847D7"/>
    <w:rsid w:val="00391576"/>
    <w:rsid w:val="00394BF9"/>
    <w:rsid w:val="00396EC8"/>
    <w:rsid w:val="003A401A"/>
    <w:rsid w:val="003A70C2"/>
    <w:rsid w:val="003B3A77"/>
    <w:rsid w:val="00400707"/>
    <w:rsid w:val="004328A3"/>
    <w:rsid w:val="004378EA"/>
    <w:rsid w:val="00445661"/>
    <w:rsid w:val="004704FB"/>
    <w:rsid w:val="004B4134"/>
    <w:rsid w:val="004D098A"/>
    <w:rsid w:val="004D1516"/>
    <w:rsid w:val="004E3645"/>
    <w:rsid w:val="00512FBA"/>
    <w:rsid w:val="005145CF"/>
    <w:rsid w:val="0052057E"/>
    <w:rsid w:val="00540734"/>
    <w:rsid w:val="00542B22"/>
    <w:rsid w:val="00550415"/>
    <w:rsid w:val="005734C4"/>
    <w:rsid w:val="00575EF1"/>
    <w:rsid w:val="00580CAB"/>
    <w:rsid w:val="005956DA"/>
    <w:rsid w:val="005B7331"/>
    <w:rsid w:val="005C6C31"/>
    <w:rsid w:val="005C7FDE"/>
    <w:rsid w:val="005D3A9A"/>
    <w:rsid w:val="005D4788"/>
    <w:rsid w:val="005E4A93"/>
    <w:rsid w:val="0061075A"/>
    <w:rsid w:val="00611030"/>
    <w:rsid w:val="00630A49"/>
    <w:rsid w:val="006537A8"/>
    <w:rsid w:val="00664212"/>
    <w:rsid w:val="0067508D"/>
    <w:rsid w:val="006767B9"/>
    <w:rsid w:val="006B711E"/>
    <w:rsid w:val="006C739A"/>
    <w:rsid w:val="006E2739"/>
    <w:rsid w:val="006E36D7"/>
    <w:rsid w:val="006E7B0B"/>
    <w:rsid w:val="006F9970"/>
    <w:rsid w:val="00705AEA"/>
    <w:rsid w:val="00707A1C"/>
    <w:rsid w:val="00740C1E"/>
    <w:rsid w:val="00786291"/>
    <w:rsid w:val="007873A3"/>
    <w:rsid w:val="00796370"/>
    <w:rsid w:val="007A72F7"/>
    <w:rsid w:val="007B4F65"/>
    <w:rsid w:val="007C793E"/>
    <w:rsid w:val="007D6746"/>
    <w:rsid w:val="007E3BEA"/>
    <w:rsid w:val="0080193C"/>
    <w:rsid w:val="008042C1"/>
    <w:rsid w:val="00822DEF"/>
    <w:rsid w:val="00860055"/>
    <w:rsid w:val="0087151D"/>
    <w:rsid w:val="00874F31"/>
    <w:rsid w:val="00875B77"/>
    <w:rsid w:val="00880685"/>
    <w:rsid w:val="008D218C"/>
    <w:rsid w:val="00907AC9"/>
    <w:rsid w:val="009140EF"/>
    <w:rsid w:val="00926C31"/>
    <w:rsid w:val="00934479"/>
    <w:rsid w:val="009375F7"/>
    <w:rsid w:val="009570F5"/>
    <w:rsid w:val="00976C7D"/>
    <w:rsid w:val="00982783"/>
    <w:rsid w:val="009D6A1A"/>
    <w:rsid w:val="009F79FF"/>
    <w:rsid w:val="00A019D1"/>
    <w:rsid w:val="00A222A9"/>
    <w:rsid w:val="00A24F9F"/>
    <w:rsid w:val="00A25AEC"/>
    <w:rsid w:val="00A27098"/>
    <w:rsid w:val="00A528E2"/>
    <w:rsid w:val="00A559EF"/>
    <w:rsid w:val="00A77360"/>
    <w:rsid w:val="00A86CCF"/>
    <w:rsid w:val="00A87E3A"/>
    <w:rsid w:val="00AA0D49"/>
    <w:rsid w:val="00AC42B8"/>
    <w:rsid w:val="00AC4EF5"/>
    <w:rsid w:val="00AC7204"/>
    <w:rsid w:val="00AD185E"/>
    <w:rsid w:val="00AE3041"/>
    <w:rsid w:val="00B01D95"/>
    <w:rsid w:val="00B17F85"/>
    <w:rsid w:val="00B233B9"/>
    <w:rsid w:val="00B2437F"/>
    <w:rsid w:val="00B25EBC"/>
    <w:rsid w:val="00B309D8"/>
    <w:rsid w:val="00B410CF"/>
    <w:rsid w:val="00B5122C"/>
    <w:rsid w:val="00B5336F"/>
    <w:rsid w:val="00B63C94"/>
    <w:rsid w:val="00B644E0"/>
    <w:rsid w:val="00B71142"/>
    <w:rsid w:val="00B80A81"/>
    <w:rsid w:val="00B84909"/>
    <w:rsid w:val="00B92783"/>
    <w:rsid w:val="00B94BCE"/>
    <w:rsid w:val="00BA52BB"/>
    <w:rsid w:val="00BA6198"/>
    <w:rsid w:val="00BB1E87"/>
    <w:rsid w:val="00BE0029"/>
    <w:rsid w:val="00BE3E8F"/>
    <w:rsid w:val="00C10909"/>
    <w:rsid w:val="00C200D5"/>
    <w:rsid w:val="00C20306"/>
    <w:rsid w:val="00C221B6"/>
    <w:rsid w:val="00C62CD0"/>
    <w:rsid w:val="00C6467A"/>
    <w:rsid w:val="00C77062"/>
    <w:rsid w:val="00C777B5"/>
    <w:rsid w:val="00CA2AAC"/>
    <w:rsid w:val="00CB6655"/>
    <w:rsid w:val="00CC7671"/>
    <w:rsid w:val="00CD3517"/>
    <w:rsid w:val="00CD536A"/>
    <w:rsid w:val="00CE3866"/>
    <w:rsid w:val="00CE5289"/>
    <w:rsid w:val="00D008CE"/>
    <w:rsid w:val="00D32C60"/>
    <w:rsid w:val="00D701CA"/>
    <w:rsid w:val="00D75173"/>
    <w:rsid w:val="00D760B6"/>
    <w:rsid w:val="00D76A9B"/>
    <w:rsid w:val="00DA07B0"/>
    <w:rsid w:val="00DA522F"/>
    <w:rsid w:val="00DB6181"/>
    <w:rsid w:val="00DF02E7"/>
    <w:rsid w:val="00E15DB4"/>
    <w:rsid w:val="00E221DC"/>
    <w:rsid w:val="00E3269F"/>
    <w:rsid w:val="00E35F80"/>
    <w:rsid w:val="00E37ED1"/>
    <w:rsid w:val="00E43662"/>
    <w:rsid w:val="00E50C07"/>
    <w:rsid w:val="00E82480"/>
    <w:rsid w:val="00E82638"/>
    <w:rsid w:val="00E83BAB"/>
    <w:rsid w:val="00EA2EB0"/>
    <w:rsid w:val="00EA3AC7"/>
    <w:rsid w:val="00EB0D7B"/>
    <w:rsid w:val="00EB1012"/>
    <w:rsid w:val="00EB553C"/>
    <w:rsid w:val="00EC0B21"/>
    <w:rsid w:val="00EC0DDD"/>
    <w:rsid w:val="00ED72F9"/>
    <w:rsid w:val="00EE39B5"/>
    <w:rsid w:val="00EE62F0"/>
    <w:rsid w:val="00F06FEF"/>
    <w:rsid w:val="00F178F4"/>
    <w:rsid w:val="00F17E3D"/>
    <w:rsid w:val="00F25292"/>
    <w:rsid w:val="00F27BDA"/>
    <w:rsid w:val="00F41899"/>
    <w:rsid w:val="00F54535"/>
    <w:rsid w:val="00F6126B"/>
    <w:rsid w:val="00F845A7"/>
    <w:rsid w:val="00F84CC1"/>
    <w:rsid w:val="00F873CF"/>
    <w:rsid w:val="00F87DB5"/>
    <w:rsid w:val="00F94DC6"/>
    <w:rsid w:val="00F9606C"/>
    <w:rsid w:val="00F97D19"/>
    <w:rsid w:val="00FA587E"/>
    <w:rsid w:val="00FC7C85"/>
    <w:rsid w:val="00FE2CE3"/>
    <w:rsid w:val="00FE6424"/>
    <w:rsid w:val="04C2FF1B"/>
    <w:rsid w:val="1089E679"/>
    <w:rsid w:val="13252C45"/>
    <w:rsid w:val="1A13170E"/>
    <w:rsid w:val="1C27CC4C"/>
    <w:rsid w:val="1EA453EC"/>
    <w:rsid w:val="33999523"/>
    <w:rsid w:val="34070D5A"/>
    <w:rsid w:val="36F94146"/>
    <w:rsid w:val="3951F10C"/>
    <w:rsid w:val="3E8E9A07"/>
    <w:rsid w:val="56D31A45"/>
    <w:rsid w:val="5AE31CD4"/>
    <w:rsid w:val="645BAB0B"/>
    <w:rsid w:val="7ACECB32"/>
    <w:rsid w:val="7C51DBE6"/>
    <w:rsid w:val="7DA3C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ABA76"/>
  <w15:chartTrackingRefBased/>
  <w15:docId w15:val="{3269D5D4-1A00-47BC-B853-0C075A46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12FB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12FB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512FB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12FB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12FBA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12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12FBA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284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8455D"/>
  </w:style>
  <w:style w:type="paragraph" w:styleId="Jalus">
    <w:name w:val="footer"/>
    <w:basedOn w:val="Normaallaad"/>
    <w:link w:val="JalusMrk"/>
    <w:uiPriority w:val="99"/>
    <w:unhideWhenUsed/>
    <w:rsid w:val="00284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8455D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E7AC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E7ACC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2E7ACC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CB665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B66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riigikogu.ee/wpcms/wp-content/uploads/2014/11/Riigikogus-menetletavate-eeln-ude-normitehnika-eeskiri.pdf" TargetMode="External"/><Relationship Id="rId1" Type="http://schemas.openxmlformats.org/officeDocument/2006/relationships/hyperlink" Target="https://www.evs.ee/et/standardid-ja-oigusaktid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10861-4EF1-4C68-A435-6A32692C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Kivimaa</dc:creator>
  <cp:keywords/>
  <dc:description/>
  <cp:lastModifiedBy>Margit Juhkam</cp:lastModifiedBy>
  <cp:revision>9</cp:revision>
  <dcterms:created xsi:type="dcterms:W3CDTF">2024-03-15T13:46:00Z</dcterms:created>
  <dcterms:modified xsi:type="dcterms:W3CDTF">2024-03-26T14:11:00Z</dcterms:modified>
</cp:coreProperties>
</file>